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23" w:rsidRPr="007161C5" w:rsidRDefault="007116CD" w:rsidP="007161C5">
      <w:pPr>
        <w:jc w:val="center"/>
        <w:rPr>
          <w:rFonts w:ascii="Arial" w:hAnsi="Arial" w:cs="Arial"/>
          <w:sz w:val="52"/>
          <w:szCs w:val="24"/>
          <w:lang w:val="en-US"/>
        </w:rPr>
      </w:pPr>
      <w:r w:rsidRPr="007161C5">
        <w:rPr>
          <w:rFonts w:ascii="Arial" w:hAnsi="Arial" w:cs="Arial"/>
          <w:sz w:val="52"/>
          <w:szCs w:val="24"/>
          <w:lang w:val="en-US"/>
        </w:rPr>
        <w:t>Rail Trail Retreat</w:t>
      </w:r>
    </w:p>
    <w:p w:rsidR="007116CD" w:rsidRDefault="007116CD" w:rsidP="007161C5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7116CD">
        <w:rPr>
          <w:rFonts w:ascii="Arial" w:hAnsi="Arial" w:cs="Arial"/>
          <w:sz w:val="24"/>
          <w:szCs w:val="24"/>
          <w:lang w:val="en-US"/>
        </w:rPr>
        <w:t>Sponsored and organized by the Anglican Parish of the Dunstan.</w:t>
      </w:r>
    </w:p>
    <w:p w:rsidR="002357F4" w:rsidRPr="007116CD" w:rsidRDefault="002357F4" w:rsidP="007161C5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28 April – 1 May 2015</w:t>
      </w:r>
    </w:p>
    <w:p w:rsidR="007116CD" w:rsidRDefault="007116CD">
      <w:pPr>
        <w:rPr>
          <w:rFonts w:ascii="Arial" w:hAnsi="Arial" w:cs="Arial"/>
          <w:sz w:val="24"/>
          <w:szCs w:val="24"/>
          <w:lang w:val="en-US"/>
        </w:rPr>
      </w:pPr>
    </w:p>
    <w:p w:rsidR="007116CD" w:rsidRPr="007161C5" w:rsidRDefault="007116CD">
      <w:pPr>
        <w:rPr>
          <w:rFonts w:ascii="Arial" w:hAnsi="Arial" w:cs="Arial"/>
          <w:b/>
          <w:sz w:val="24"/>
          <w:szCs w:val="24"/>
          <w:lang w:val="en-US"/>
        </w:rPr>
      </w:pPr>
      <w:r w:rsidRPr="007161C5">
        <w:rPr>
          <w:rFonts w:ascii="Arial" w:hAnsi="Arial" w:cs="Arial"/>
          <w:b/>
          <w:sz w:val="24"/>
          <w:szCs w:val="24"/>
          <w:lang w:val="en-US"/>
        </w:rPr>
        <w:t>Overview:</w:t>
      </w:r>
    </w:p>
    <w:p w:rsidR="007116CD" w:rsidRDefault="002357F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</w:t>
      </w:r>
      <w:r w:rsidR="007116CD">
        <w:rPr>
          <w:rFonts w:ascii="Arial" w:hAnsi="Arial" w:cs="Arial"/>
          <w:sz w:val="24"/>
          <w:szCs w:val="24"/>
          <w:lang w:val="en-US"/>
        </w:rPr>
        <w:t xml:space="preserve">n the </w:t>
      </w:r>
      <w:r>
        <w:rPr>
          <w:rFonts w:ascii="Arial" w:hAnsi="Arial" w:cs="Arial"/>
          <w:sz w:val="24"/>
          <w:szCs w:val="24"/>
          <w:lang w:val="en-US"/>
        </w:rPr>
        <w:t>Central Otago</w:t>
      </w:r>
      <w:r w:rsidR="007116CD">
        <w:rPr>
          <w:rFonts w:ascii="Arial" w:hAnsi="Arial" w:cs="Arial"/>
          <w:sz w:val="24"/>
          <w:szCs w:val="24"/>
          <w:lang w:val="en-US"/>
        </w:rPr>
        <w:t xml:space="preserve"> and Manio</w:t>
      </w:r>
      <w:r w:rsidR="007161C5">
        <w:rPr>
          <w:rFonts w:ascii="Arial" w:hAnsi="Arial" w:cs="Arial"/>
          <w:sz w:val="24"/>
          <w:szCs w:val="24"/>
          <w:lang w:val="en-US"/>
        </w:rPr>
        <w:t>toto we are blessed with a</w:t>
      </w:r>
      <w:r w:rsidR="007116CD">
        <w:rPr>
          <w:rFonts w:ascii="Arial" w:hAnsi="Arial" w:cs="Arial"/>
          <w:sz w:val="24"/>
          <w:szCs w:val="24"/>
          <w:lang w:val="en-US"/>
        </w:rPr>
        <w:t xml:space="preserve"> most beautiful and rugged environment. The seasonal changes are dramatic, the local folks are hardy</w:t>
      </w:r>
      <w:r w:rsidR="007161C5">
        <w:rPr>
          <w:rFonts w:ascii="Arial" w:hAnsi="Arial" w:cs="Arial"/>
          <w:sz w:val="24"/>
          <w:szCs w:val="24"/>
          <w:lang w:val="en-US"/>
        </w:rPr>
        <w:t xml:space="preserve"> and hospitable</w:t>
      </w:r>
      <w:r w:rsidR="007116CD">
        <w:rPr>
          <w:rFonts w:ascii="Arial" w:hAnsi="Arial" w:cs="Arial"/>
          <w:sz w:val="24"/>
          <w:szCs w:val="24"/>
          <w:lang w:val="en-US"/>
        </w:rPr>
        <w:t xml:space="preserve">, the scenery is stunning and God is in this place. </w:t>
      </w:r>
    </w:p>
    <w:p w:rsidR="007116CD" w:rsidRPr="007161C5" w:rsidRDefault="007116CD">
      <w:pPr>
        <w:rPr>
          <w:rFonts w:ascii="Arial" w:hAnsi="Arial" w:cs="Arial"/>
          <w:b/>
          <w:sz w:val="24"/>
          <w:szCs w:val="24"/>
          <w:lang w:val="en-US"/>
        </w:rPr>
      </w:pPr>
      <w:r w:rsidRPr="007161C5">
        <w:rPr>
          <w:rFonts w:ascii="Arial" w:hAnsi="Arial" w:cs="Arial"/>
          <w:b/>
          <w:sz w:val="24"/>
          <w:szCs w:val="24"/>
          <w:lang w:val="en-US"/>
        </w:rPr>
        <w:t>Intent:</w:t>
      </w:r>
    </w:p>
    <w:p w:rsidR="002357F4" w:rsidRDefault="007116C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 inten</w:t>
      </w:r>
      <w:r w:rsidR="00747BC1">
        <w:rPr>
          <w:rFonts w:ascii="Arial" w:hAnsi="Arial" w:cs="Arial"/>
          <w:sz w:val="24"/>
          <w:szCs w:val="24"/>
          <w:lang w:val="en-US"/>
        </w:rPr>
        <w:t>t of this retreat is to enable “</w:t>
      </w:r>
      <w:r>
        <w:rPr>
          <w:rFonts w:ascii="Arial" w:hAnsi="Arial" w:cs="Arial"/>
          <w:sz w:val="24"/>
          <w:szCs w:val="24"/>
          <w:lang w:val="en-US"/>
        </w:rPr>
        <w:t>pilgrims</w:t>
      </w:r>
      <w:r w:rsidR="00747BC1">
        <w:rPr>
          <w:rFonts w:ascii="Arial" w:hAnsi="Arial" w:cs="Arial"/>
          <w:sz w:val="24"/>
          <w:szCs w:val="24"/>
          <w:lang w:val="en-US"/>
        </w:rPr>
        <w:t>”</w:t>
      </w:r>
      <w:r w:rsidR="002357F4">
        <w:rPr>
          <w:rFonts w:ascii="Arial" w:hAnsi="Arial" w:cs="Arial"/>
          <w:sz w:val="24"/>
          <w:szCs w:val="24"/>
          <w:lang w:val="en-US"/>
        </w:rPr>
        <w:t xml:space="preserve"> to;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2357F4" w:rsidRPr="002357F4" w:rsidRDefault="007116CD" w:rsidP="002357F4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357F4">
        <w:rPr>
          <w:rFonts w:ascii="Arial" w:hAnsi="Arial" w:cs="Arial"/>
          <w:sz w:val="24"/>
          <w:szCs w:val="24"/>
          <w:lang w:val="en-US"/>
        </w:rPr>
        <w:t xml:space="preserve">‘sit a while’ in God’s presence, </w:t>
      </w:r>
    </w:p>
    <w:p w:rsidR="002357F4" w:rsidRPr="002357F4" w:rsidRDefault="007116CD" w:rsidP="002357F4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357F4">
        <w:rPr>
          <w:rFonts w:ascii="Arial" w:hAnsi="Arial" w:cs="Arial"/>
          <w:sz w:val="24"/>
          <w:szCs w:val="24"/>
          <w:lang w:val="en-US"/>
        </w:rPr>
        <w:t xml:space="preserve">reflect on some of the local stories and incorporate them into one’s own spiritual journey, </w:t>
      </w:r>
    </w:p>
    <w:p w:rsidR="002357F4" w:rsidRDefault="007116CD" w:rsidP="002357F4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357F4">
        <w:rPr>
          <w:rFonts w:ascii="Arial" w:hAnsi="Arial" w:cs="Arial"/>
          <w:sz w:val="24"/>
          <w:szCs w:val="24"/>
          <w:lang w:val="en-US"/>
        </w:rPr>
        <w:t xml:space="preserve">enjoy some of the unique experiences that this place offers and </w:t>
      </w:r>
    </w:p>
    <w:p w:rsidR="007116CD" w:rsidRPr="002357F4" w:rsidRDefault="007116CD" w:rsidP="002357F4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2357F4">
        <w:rPr>
          <w:rFonts w:ascii="Arial" w:hAnsi="Arial" w:cs="Arial"/>
          <w:sz w:val="24"/>
          <w:szCs w:val="24"/>
          <w:lang w:val="en-US"/>
        </w:rPr>
        <w:t xml:space="preserve">enjoy the fellowship that such a journey </w:t>
      </w:r>
      <w:r w:rsidR="003D2697" w:rsidRPr="002357F4">
        <w:rPr>
          <w:rFonts w:ascii="Arial" w:hAnsi="Arial" w:cs="Arial"/>
          <w:sz w:val="24"/>
          <w:szCs w:val="24"/>
          <w:lang w:val="en-US"/>
        </w:rPr>
        <w:t>offers.</w:t>
      </w:r>
    </w:p>
    <w:p w:rsidR="002357F4" w:rsidRDefault="003D2697">
      <w:pPr>
        <w:rPr>
          <w:rFonts w:ascii="Arial" w:hAnsi="Arial" w:cs="Arial"/>
          <w:sz w:val="24"/>
          <w:szCs w:val="24"/>
          <w:lang w:val="en-US"/>
        </w:rPr>
      </w:pPr>
      <w:r w:rsidRPr="007161C5">
        <w:rPr>
          <w:rFonts w:ascii="Arial" w:hAnsi="Arial" w:cs="Arial"/>
          <w:b/>
          <w:sz w:val="24"/>
          <w:szCs w:val="24"/>
          <w:lang w:val="en-US"/>
        </w:rPr>
        <w:t>Note:</w:t>
      </w:r>
      <w:r>
        <w:rPr>
          <w:rFonts w:ascii="Arial" w:hAnsi="Arial" w:cs="Arial"/>
          <w:sz w:val="24"/>
          <w:szCs w:val="24"/>
          <w:lang w:val="en-US"/>
        </w:rPr>
        <w:t xml:space="preserve"> this will not be the kind of retreat that involves long period</w:t>
      </w:r>
      <w:r w:rsidR="002357F4"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 of silence and </w:t>
      </w:r>
      <w:r w:rsidR="007161C5">
        <w:rPr>
          <w:rFonts w:ascii="Arial" w:hAnsi="Arial" w:cs="Arial"/>
          <w:sz w:val="24"/>
          <w:szCs w:val="24"/>
          <w:lang w:val="en-US"/>
        </w:rPr>
        <w:t>introspection</w:t>
      </w:r>
      <w:r>
        <w:rPr>
          <w:rFonts w:ascii="Arial" w:hAnsi="Arial" w:cs="Arial"/>
          <w:sz w:val="24"/>
          <w:szCs w:val="24"/>
          <w:lang w:val="en-US"/>
        </w:rPr>
        <w:t>.  We will be doing some ‘age and fitness appropriate’ physical stuff, we’</w:t>
      </w:r>
      <w:r w:rsidR="002357F4">
        <w:rPr>
          <w:rFonts w:ascii="Arial" w:hAnsi="Arial" w:cs="Arial"/>
          <w:sz w:val="24"/>
          <w:szCs w:val="24"/>
          <w:lang w:val="en-US"/>
        </w:rPr>
        <w:t>ll enjoy some good wines over</w:t>
      </w:r>
      <w:r>
        <w:rPr>
          <w:rFonts w:ascii="Arial" w:hAnsi="Arial" w:cs="Arial"/>
          <w:sz w:val="24"/>
          <w:szCs w:val="24"/>
          <w:lang w:val="en-US"/>
        </w:rPr>
        <w:t xml:space="preserve"> good meal</w:t>
      </w:r>
      <w:r w:rsidR="002357F4"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, we’ll sh</w:t>
      </w:r>
      <w:r w:rsidR="002357F4">
        <w:rPr>
          <w:rFonts w:ascii="Arial" w:hAnsi="Arial" w:cs="Arial"/>
          <w:sz w:val="24"/>
          <w:szCs w:val="24"/>
          <w:lang w:val="en-US"/>
        </w:rPr>
        <w:t>are our journeys and by doing so</w:t>
      </w:r>
      <w:r>
        <w:rPr>
          <w:rFonts w:ascii="Arial" w:hAnsi="Arial" w:cs="Arial"/>
          <w:sz w:val="24"/>
          <w:szCs w:val="24"/>
          <w:lang w:val="en-US"/>
        </w:rPr>
        <w:t xml:space="preserve"> we will find ourselves growing in faith.</w:t>
      </w:r>
      <w:r w:rsidR="007161C5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D2697" w:rsidRDefault="002357F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Experienced </w:t>
      </w:r>
      <w:r w:rsidR="007161C5">
        <w:rPr>
          <w:rFonts w:ascii="Arial" w:hAnsi="Arial" w:cs="Arial"/>
          <w:sz w:val="24"/>
          <w:szCs w:val="24"/>
          <w:lang w:val="en-US"/>
        </w:rPr>
        <w:t xml:space="preserve">Anglican clergy will be present at all times and </w:t>
      </w:r>
      <w:r>
        <w:rPr>
          <w:rFonts w:ascii="Arial" w:hAnsi="Arial" w:cs="Arial"/>
          <w:sz w:val="24"/>
          <w:szCs w:val="24"/>
          <w:lang w:val="en-US"/>
        </w:rPr>
        <w:t>each day will be bracketed in prayer.</w:t>
      </w:r>
    </w:p>
    <w:p w:rsidR="003D2697" w:rsidRPr="003D2697" w:rsidRDefault="002357F4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Options </w:t>
      </w:r>
      <w:r w:rsidR="003D2697" w:rsidRPr="003D2697">
        <w:rPr>
          <w:rFonts w:ascii="Arial" w:hAnsi="Arial" w:cs="Arial"/>
          <w:b/>
          <w:sz w:val="24"/>
          <w:szCs w:val="24"/>
          <w:lang w:val="en-US"/>
        </w:rPr>
        <w:t>from which you can select:</w:t>
      </w:r>
    </w:p>
    <w:p w:rsidR="002357F4" w:rsidRPr="002357F4" w:rsidRDefault="00747BC1" w:rsidP="002357F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An easy day </w:t>
      </w:r>
      <w:r w:rsidR="002357F4">
        <w:rPr>
          <w:rFonts w:ascii="Arial" w:hAnsi="Arial" w:cs="Arial"/>
          <w:sz w:val="24"/>
          <w:szCs w:val="24"/>
          <w:lang w:val="en-US"/>
        </w:rPr>
        <w:t>(</w:t>
      </w:r>
      <w:r w:rsidR="003D2697" w:rsidRPr="002357F4">
        <w:rPr>
          <w:rFonts w:ascii="Arial" w:hAnsi="Arial" w:cs="Arial"/>
          <w:sz w:val="24"/>
          <w:szCs w:val="24"/>
          <w:lang w:val="en-US"/>
        </w:rPr>
        <w:t>mostly down</w:t>
      </w:r>
      <w:r w:rsidR="002357F4">
        <w:rPr>
          <w:rFonts w:ascii="Arial" w:hAnsi="Arial" w:cs="Arial"/>
          <w:sz w:val="24"/>
          <w:szCs w:val="24"/>
          <w:lang w:val="en-US"/>
        </w:rPr>
        <w:t xml:space="preserve">hill) </w:t>
      </w:r>
      <w:r w:rsidR="003D2697" w:rsidRPr="002357F4">
        <w:rPr>
          <w:rFonts w:ascii="Arial" w:hAnsi="Arial" w:cs="Arial"/>
          <w:sz w:val="24"/>
          <w:szCs w:val="24"/>
          <w:lang w:val="en-US"/>
        </w:rPr>
        <w:t>cycle ride through tunnels and over high bridges</w:t>
      </w:r>
      <w:r w:rsidR="002357F4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Choose between an 8k or 23k ride.</w:t>
      </w:r>
    </w:p>
    <w:p w:rsidR="003D2697" w:rsidRPr="002357F4" w:rsidRDefault="003D2697" w:rsidP="002357F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2357F4">
        <w:rPr>
          <w:rFonts w:ascii="Arial" w:hAnsi="Arial" w:cs="Arial"/>
          <w:sz w:val="24"/>
          <w:szCs w:val="24"/>
          <w:lang w:val="en-US"/>
        </w:rPr>
        <w:t>A</w:t>
      </w:r>
      <w:r w:rsidR="002357F4">
        <w:rPr>
          <w:rFonts w:ascii="Arial" w:hAnsi="Arial" w:cs="Arial"/>
          <w:sz w:val="24"/>
          <w:szCs w:val="24"/>
          <w:lang w:val="en-US"/>
        </w:rPr>
        <w:t xml:space="preserve"> </w:t>
      </w:r>
      <w:r w:rsidR="005B135C">
        <w:rPr>
          <w:rFonts w:ascii="Arial" w:hAnsi="Arial" w:cs="Arial"/>
          <w:sz w:val="24"/>
          <w:szCs w:val="24"/>
          <w:lang w:val="en-US"/>
        </w:rPr>
        <w:t>4WD</w:t>
      </w:r>
      <w:ins w:id="0" w:author="Esme" w:date="2015-01-21T19:25:00Z">
        <w:r w:rsidR="00747BC1"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r w:rsidR="006B4703">
        <w:rPr>
          <w:rFonts w:ascii="Arial" w:hAnsi="Arial" w:cs="Arial"/>
          <w:sz w:val="24"/>
          <w:szCs w:val="24"/>
          <w:lang w:val="en-US"/>
        </w:rPr>
        <w:t>adventure</w:t>
      </w:r>
      <w:r w:rsidRPr="002357F4">
        <w:rPr>
          <w:rFonts w:ascii="Arial" w:hAnsi="Arial" w:cs="Arial"/>
          <w:sz w:val="24"/>
          <w:szCs w:val="24"/>
          <w:lang w:val="en-US"/>
        </w:rPr>
        <w:t xml:space="preserve"> looking for gold and the stories of the old timers.</w:t>
      </w:r>
    </w:p>
    <w:p w:rsidR="003D2697" w:rsidRPr="002357F4" w:rsidRDefault="003D2697" w:rsidP="002357F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2357F4">
        <w:rPr>
          <w:rFonts w:ascii="Arial" w:hAnsi="Arial" w:cs="Arial"/>
          <w:sz w:val="24"/>
          <w:szCs w:val="24"/>
          <w:lang w:val="en-US"/>
        </w:rPr>
        <w:t>A farm visit to grapple with the challenges that local folk take in their stride.</w:t>
      </w:r>
    </w:p>
    <w:p w:rsidR="003D2697" w:rsidRPr="002357F4" w:rsidRDefault="003D2697" w:rsidP="002357F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2357F4">
        <w:rPr>
          <w:rFonts w:ascii="Arial" w:hAnsi="Arial" w:cs="Arial"/>
          <w:sz w:val="24"/>
          <w:szCs w:val="24"/>
          <w:lang w:val="en-US"/>
        </w:rPr>
        <w:t>Camera</w:t>
      </w:r>
      <w:r w:rsidR="006B4703">
        <w:rPr>
          <w:rFonts w:ascii="Arial" w:hAnsi="Arial" w:cs="Arial"/>
          <w:sz w:val="24"/>
          <w:szCs w:val="24"/>
          <w:lang w:val="en-US"/>
        </w:rPr>
        <w:t>, poetry</w:t>
      </w:r>
      <w:r w:rsidRPr="002357F4">
        <w:rPr>
          <w:rFonts w:ascii="Arial" w:hAnsi="Arial" w:cs="Arial"/>
          <w:sz w:val="24"/>
          <w:szCs w:val="24"/>
          <w:lang w:val="en-US"/>
        </w:rPr>
        <w:t xml:space="preserve"> and painting opportunities.</w:t>
      </w:r>
    </w:p>
    <w:p w:rsidR="003D2697" w:rsidRPr="002357F4" w:rsidRDefault="003D2697" w:rsidP="002357F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2357F4">
        <w:rPr>
          <w:rFonts w:ascii="Arial" w:hAnsi="Arial" w:cs="Arial"/>
          <w:sz w:val="24"/>
          <w:szCs w:val="24"/>
          <w:lang w:val="en-US"/>
        </w:rPr>
        <w:t>Curling in Naseby</w:t>
      </w:r>
    </w:p>
    <w:p w:rsidR="007116CD" w:rsidRPr="002357F4" w:rsidRDefault="007116CD">
      <w:pPr>
        <w:rPr>
          <w:rFonts w:ascii="Arial" w:hAnsi="Arial" w:cs="Arial"/>
          <w:b/>
          <w:sz w:val="24"/>
          <w:szCs w:val="24"/>
          <w:lang w:val="en-US"/>
        </w:rPr>
      </w:pPr>
      <w:r w:rsidRPr="002357F4">
        <w:rPr>
          <w:rFonts w:ascii="Arial" w:hAnsi="Arial" w:cs="Arial"/>
          <w:b/>
          <w:sz w:val="24"/>
          <w:szCs w:val="24"/>
          <w:lang w:val="en-US"/>
        </w:rPr>
        <w:t>Dates.</w:t>
      </w:r>
    </w:p>
    <w:p w:rsidR="007116CD" w:rsidRPr="007116CD" w:rsidRDefault="007116CD">
      <w:pPr>
        <w:rPr>
          <w:rFonts w:ascii="Arial" w:hAnsi="Arial" w:cs="Arial"/>
          <w:sz w:val="24"/>
          <w:szCs w:val="24"/>
          <w:lang w:val="en-US"/>
        </w:rPr>
      </w:pPr>
      <w:r w:rsidRPr="007116CD">
        <w:rPr>
          <w:rFonts w:ascii="Arial" w:hAnsi="Arial" w:cs="Arial"/>
          <w:sz w:val="24"/>
          <w:szCs w:val="24"/>
          <w:lang w:val="en-US"/>
        </w:rPr>
        <w:t>Commences</w:t>
      </w:r>
      <w:r w:rsidR="005B135C">
        <w:rPr>
          <w:rFonts w:ascii="Arial" w:hAnsi="Arial" w:cs="Arial"/>
          <w:sz w:val="24"/>
          <w:szCs w:val="24"/>
          <w:lang w:val="en-US"/>
        </w:rPr>
        <w:t>:</w:t>
      </w:r>
      <w:r w:rsidRPr="007116CD">
        <w:rPr>
          <w:rFonts w:ascii="Arial" w:hAnsi="Arial" w:cs="Arial"/>
          <w:sz w:val="24"/>
          <w:szCs w:val="24"/>
          <w:lang w:val="en-US"/>
        </w:rPr>
        <w:t xml:space="preserve">  </w:t>
      </w:r>
      <w:r w:rsidR="006B4703">
        <w:rPr>
          <w:rFonts w:ascii="Arial" w:hAnsi="Arial" w:cs="Arial"/>
          <w:sz w:val="24"/>
          <w:szCs w:val="24"/>
          <w:lang w:val="en-US"/>
        </w:rPr>
        <w:tab/>
        <w:t>3:00</w:t>
      </w:r>
      <w:r w:rsidRPr="007116CD">
        <w:rPr>
          <w:rFonts w:ascii="Arial" w:hAnsi="Arial" w:cs="Arial"/>
          <w:sz w:val="24"/>
          <w:szCs w:val="24"/>
          <w:lang w:val="en-US"/>
        </w:rPr>
        <w:t xml:space="preserve">pm </w:t>
      </w:r>
      <w:r w:rsidR="006B4703">
        <w:rPr>
          <w:rFonts w:ascii="Arial" w:hAnsi="Arial" w:cs="Arial"/>
          <w:sz w:val="24"/>
          <w:szCs w:val="24"/>
          <w:lang w:val="en-US"/>
        </w:rPr>
        <w:tab/>
      </w:r>
      <w:r w:rsidRPr="007116CD">
        <w:rPr>
          <w:rFonts w:ascii="Arial" w:hAnsi="Arial" w:cs="Arial"/>
          <w:sz w:val="24"/>
          <w:szCs w:val="24"/>
          <w:lang w:val="en-US"/>
        </w:rPr>
        <w:t>Tuesday 28</w:t>
      </w:r>
      <w:r w:rsidRPr="007116CD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r w:rsidRPr="007116CD">
        <w:rPr>
          <w:rFonts w:ascii="Arial" w:hAnsi="Arial" w:cs="Arial"/>
          <w:sz w:val="24"/>
          <w:szCs w:val="24"/>
          <w:lang w:val="en-US"/>
        </w:rPr>
        <w:t xml:space="preserve"> </w:t>
      </w:r>
      <w:r w:rsidR="005B135C" w:rsidRPr="007116CD">
        <w:rPr>
          <w:rFonts w:ascii="Arial" w:hAnsi="Arial" w:cs="Arial"/>
          <w:sz w:val="24"/>
          <w:szCs w:val="24"/>
          <w:lang w:val="en-US"/>
        </w:rPr>
        <w:t>April 2015</w:t>
      </w:r>
    </w:p>
    <w:p w:rsidR="007116CD" w:rsidRDefault="007116CD">
      <w:pPr>
        <w:rPr>
          <w:rFonts w:ascii="Arial" w:hAnsi="Arial" w:cs="Arial"/>
          <w:sz w:val="24"/>
          <w:szCs w:val="24"/>
          <w:lang w:val="en-US"/>
        </w:rPr>
      </w:pPr>
      <w:r w:rsidRPr="007116CD">
        <w:rPr>
          <w:rFonts w:ascii="Arial" w:hAnsi="Arial" w:cs="Arial"/>
          <w:sz w:val="24"/>
          <w:szCs w:val="24"/>
          <w:lang w:val="en-US"/>
        </w:rPr>
        <w:t>Concludes</w:t>
      </w:r>
      <w:r w:rsidR="005B135C">
        <w:rPr>
          <w:rFonts w:ascii="Arial" w:hAnsi="Arial" w:cs="Arial"/>
          <w:sz w:val="24"/>
          <w:szCs w:val="24"/>
          <w:lang w:val="en-US"/>
        </w:rPr>
        <w:t>:</w:t>
      </w:r>
      <w:r w:rsidRPr="007116CD">
        <w:rPr>
          <w:rFonts w:ascii="Arial" w:hAnsi="Arial" w:cs="Arial"/>
          <w:sz w:val="24"/>
          <w:szCs w:val="24"/>
          <w:lang w:val="en-US"/>
        </w:rPr>
        <w:t xml:space="preserve"> </w:t>
      </w:r>
      <w:r w:rsidR="006B4703">
        <w:rPr>
          <w:rFonts w:ascii="Arial" w:hAnsi="Arial" w:cs="Arial"/>
          <w:sz w:val="24"/>
          <w:szCs w:val="24"/>
          <w:lang w:val="en-US"/>
        </w:rPr>
        <w:tab/>
      </w:r>
      <w:r w:rsidR="006B4703">
        <w:rPr>
          <w:rFonts w:ascii="Arial" w:hAnsi="Arial" w:cs="Arial"/>
          <w:sz w:val="24"/>
          <w:szCs w:val="24"/>
          <w:lang w:val="en-US"/>
        </w:rPr>
        <w:tab/>
        <w:t>10:00</w:t>
      </w:r>
      <w:r w:rsidRPr="007116CD">
        <w:rPr>
          <w:rFonts w:ascii="Arial" w:hAnsi="Arial" w:cs="Arial"/>
          <w:sz w:val="24"/>
          <w:szCs w:val="24"/>
          <w:lang w:val="en-US"/>
        </w:rPr>
        <w:t xml:space="preserve">am </w:t>
      </w:r>
      <w:r w:rsidR="006B4703">
        <w:rPr>
          <w:rFonts w:ascii="Arial" w:hAnsi="Arial" w:cs="Arial"/>
          <w:sz w:val="24"/>
          <w:szCs w:val="24"/>
          <w:lang w:val="en-US"/>
        </w:rPr>
        <w:tab/>
      </w:r>
      <w:r w:rsidRPr="007116CD">
        <w:rPr>
          <w:rFonts w:ascii="Arial" w:hAnsi="Arial" w:cs="Arial"/>
          <w:sz w:val="24"/>
          <w:szCs w:val="24"/>
          <w:lang w:val="en-US"/>
        </w:rPr>
        <w:t>Friday 1</w:t>
      </w:r>
      <w:r w:rsidRPr="007116CD">
        <w:rPr>
          <w:rFonts w:ascii="Arial" w:hAnsi="Arial" w:cs="Arial"/>
          <w:sz w:val="24"/>
          <w:szCs w:val="24"/>
          <w:vertAlign w:val="superscript"/>
          <w:lang w:val="en-US"/>
        </w:rPr>
        <w:t>st</w:t>
      </w:r>
      <w:r w:rsidRPr="007116CD">
        <w:rPr>
          <w:rFonts w:ascii="Arial" w:hAnsi="Arial" w:cs="Arial"/>
          <w:sz w:val="24"/>
          <w:szCs w:val="24"/>
          <w:lang w:val="en-US"/>
        </w:rPr>
        <w:t xml:space="preserve"> May 2015</w:t>
      </w:r>
    </w:p>
    <w:p w:rsidR="002357F4" w:rsidRDefault="002357F4">
      <w:pPr>
        <w:rPr>
          <w:rFonts w:ascii="Arial" w:hAnsi="Arial" w:cs="Arial"/>
          <w:b/>
          <w:sz w:val="24"/>
          <w:szCs w:val="24"/>
          <w:lang w:val="en-US"/>
        </w:rPr>
      </w:pPr>
    </w:p>
    <w:p w:rsidR="007116CD" w:rsidRPr="008B0D42" w:rsidRDefault="00404255">
      <w:pPr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Location: </w:t>
      </w:r>
      <w:r>
        <w:rPr>
          <w:rFonts w:ascii="Arial" w:hAnsi="Arial" w:cs="Arial"/>
          <w:b/>
          <w:sz w:val="24"/>
          <w:szCs w:val="24"/>
          <w:lang w:val="en-US"/>
        </w:rPr>
        <w:br/>
      </w:r>
      <w:r w:rsidR="007116CD" w:rsidRPr="008B0D42">
        <w:rPr>
          <w:rFonts w:ascii="Arial" w:hAnsi="Arial" w:cs="Arial"/>
          <w:color w:val="000000" w:themeColor="text1"/>
          <w:sz w:val="24"/>
          <w:szCs w:val="24"/>
          <w:lang w:val="en-US"/>
        </w:rPr>
        <w:t>Lauder School B and B</w:t>
      </w:r>
      <w:r w:rsidRPr="008B0D42">
        <w:rPr>
          <w:rFonts w:ascii="Arial" w:hAnsi="Arial" w:cs="Arial"/>
          <w:color w:val="000000" w:themeColor="text1"/>
          <w:sz w:val="24"/>
          <w:szCs w:val="24"/>
          <w:lang w:val="en-US"/>
        </w:rPr>
        <w:t>, SH 85, Lauder, Central Otago</w:t>
      </w:r>
      <w:r w:rsidR="007116CD" w:rsidRPr="008B0D42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.   </w:t>
      </w:r>
    </w:p>
    <w:p w:rsidR="00404255" w:rsidRPr="008B0D42" w:rsidRDefault="00404255" w:rsidP="00404255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8B0D42">
        <w:rPr>
          <w:rFonts w:ascii="Arial" w:hAnsi="Arial" w:cs="Arial"/>
          <w:b/>
          <w:color w:val="000000" w:themeColor="text1"/>
          <w:sz w:val="24"/>
          <w:szCs w:val="24"/>
        </w:rPr>
        <w:t>Accommodation options at Lauder School B&amp;B:</w:t>
      </w:r>
    </w:p>
    <w:p w:rsidR="00404255" w:rsidRPr="008B0D42" w:rsidRDefault="00404255" w:rsidP="00404255">
      <w:pPr>
        <w:rPr>
          <w:rFonts w:ascii="Arial" w:hAnsi="Arial" w:cs="Arial"/>
          <w:color w:val="000000" w:themeColor="text1"/>
          <w:sz w:val="24"/>
          <w:szCs w:val="24"/>
        </w:rPr>
      </w:pPr>
      <w:r w:rsidRPr="008B0D42">
        <w:rPr>
          <w:rFonts w:ascii="Arial" w:hAnsi="Arial" w:cs="Arial"/>
          <w:color w:val="000000" w:themeColor="text1"/>
          <w:sz w:val="24"/>
          <w:szCs w:val="24"/>
        </w:rPr>
        <w:t>All packages include continental breakfast each morning, lunch each day, dinner each night plus use of the spa pool</w:t>
      </w:r>
    </w:p>
    <w:p w:rsidR="00404255" w:rsidRPr="008B0D42" w:rsidRDefault="00404255" w:rsidP="00404255">
      <w:pPr>
        <w:rPr>
          <w:rFonts w:ascii="Arial" w:hAnsi="Arial" w:cs="Arial"/>
          <w:color w:val="000000" w:themeColor="text1"/>
          <w:sz w:val="24"/>
          <w:szCs w:val="24"/>
        </w:rPr>
      </w:pPr>
      <w:r w:rsidRPr="008B0D42">
        <w:rPr>
          <w:rFonts w:ascii="Arial" w:hAnsi="Arial" w:cs="Arial"/>
          <w:b/>
          <w:color w:val="000000" w:themeColor="text1"/>
          <w:sz w:val="24"/>
          <w:szCs w:val="24"/>
        </w:rPr>
        <w:t>Ensuite Single Package</w:t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  <w:t>$685.00</w:t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404255" w:rsidRPr="008B0D42" w:rsidRDefault="00404255" w:rsidP="00404255">
      <w:pPr>
        <w:rPr>
          <w:rFonts w:ascii="Arial" w:hAnsi="Arial" w:cs="Arial"/>
          <w:color w:val="000000" w:themeColor="text1"/>
          <w:sz w:val="24"/>
          <w:szCs w:val="24"/>
        </w:rPr>
      </w:pPr>
      <w:r w:rsidRPr="008B0D42">
        <w:rPr>
          <w:rFonts w:ascii="Arial" w:hAnsi="Arial" w:cs="Arial"/>
          <w:b/>
          <w:color w:val="000000" w:themeColor="text1"/>
          <w:sz w:val="24"/>
          <w:szCs w:val="24"/>
        </w:rPr>
        <w:t>Ensuite Twin Package</w:t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  <w:t>$625.00</w:t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404255" w:rsidRPr="008B0D42" w:rsidRDefault="00404255" w:rsidP="00404255">
      <w:pPr>
        <w:rPr>
          <w:rFonts w:ascii="Arial" w:hAnsi="Arial" w:cs="Arial"/>
          <w:color w:val="000000" w:themeColor="text1"/>
          <w:sz w:val="24"/>
          <w:szCs w:val="24"/>
        </w:rPr>
      </w:pPr>
      <w:r w:rsidRPr="008B0D42">
        <w:rPr>
          <w:rFonts w:ascii="Arial" w:hAnsi="Arial" w:cs="Arial"/>
          <w:b/>
          <w:color w:val="000000" w:themeColor="text1"/>
          <w:sz w:val="24"/>
          <w:szCs w:val="24"/>
        </w:rPr>
        <w:t>Shared Facilities Single Package</w:t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  <w:t>$610.00</w:t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  <w:t>(Own room, share bathroom)</w:t>
      </w:r>
    </w:p>
    <w:p w:rsidR="00404255" w:rsidRPr="008B0D42" w:rsidRDefault="00404255" w:rsidP="00404255">
      <w:pPr>
        <w:rPr>
          <w:rFonts w:ascii="Arial" w:hAnsi="Arial" w:cs="Arial"/>
          <w:color w:val="000000" w:themeColor="text1"/>
          <w:sz w:val="24"/>
          <w:szCs w:val="24"/>
        </w:rPr>
      </w:pPr>
      <w:r w:rsidRPr="008B0D42">
        <w:rPr>
          <w:rFonts w:ascii="Arial" w:hAnsi="Arial" w:cs="Arial"/>
          <w:b/>
          <w:color w:val="000000" w:themeColor="text1"/>
          <w:sz w:val="24"/>
          <w:szCs w:val="24"/>
        </w:rPr>
        <w:t>Shared Facilities Twin Package</w:t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  <w:t>$565.00</w:t>
      </w:r>
      <w:r w:rsidRPr="008B0D42">
        <w:rPr>
          <w:rFonts w:ascii="Arial" w:hAnsi="Arial" w:cs="Arial"/>
          <w:color w:val="000000" w:themeColor="text1"/>
          <w:sz w:val="24"/>
          <w:szCs w:val="24"/>
        </w:rPr>
        <w:tab/>
        <w:t>(Share room and bathroom)</w:t>
      </w:r>
    </w:p>
    <w:p w:rsidR="008B0D42" w:rsidRDefault="008B0D42">
      <w:pPr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</w:p>
    <w:p w:rsidR="007161C5" w:rsidRPr="007161C5" w:rsidRDefault="00404255">
      <w:pPr>
        <w:rPr>
          <w:rFonts w:ascii="Arial" w:hAnsi="Arial" w:cs="Arial"/>
          <w:b/>
          <w:sz w:val="24"/>
          <w:szCs w:val="24"/>
          <w:lang w:val="en-US"/>
        </w:rPr>
      </w:pPr>
      <w:r w:rsidRPr="008B0D42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Optional</w:t>
      </w:r>
      <w:r w:rsidR="007161C5" w:rsidRPr="007161C5">
        <w:rPr>
          <w:rFonts w:ascii="Arial" w:hAnsi="Arial" w:cs="Arial"/>
          <w:b/>
          <w:sz w:val="24"/>
          <w:szCs w:val="24"/>
          <w:lang w:val="en-US"/>
        </w:rPr>
        <w:t xml:space="preserve"> activities and additional costs</w:t>
      </w:r>
    </w:p>
    <w:p w:rsidR="007161C5" w:rsidRDefault="007161C5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1 Day bike hire and transport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$65</w:t>
      </w:r>
    </w:p>
    <w:p w:rsidR="007161C5" w:rsidRPr="007161C5" w:rsidRDefault="007161C5">
      <w:pPr>
        <w:rPr>
          <w:rFonts w:ascii="Arial" w:hAnsi="Arial" w:cs="Arial"/>
          <w:sz w:val="16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Curling</w:t>
      </w:r>
      <w:r w:rsidR="008B0D42">
        <w:rPr>
          <w:rFonts w:ascii="Arial" w:hAnsi="Arial" w:cs="Arial"/>
          <w:sz w:val="24"/>
          <w:szCs w:val="24"/>
          <w:lang w:val="en-US"/>
        </w:rPr>
        <w:t xml:space="preserve"> .. </w:t>
      </w:r>
      <w:r w:rsidR="008B0D42" w:rsidRPr="008B0D42">
        <w:rPr>
          <w:rFonts w:ascii="Arial" w:hAnsi="Arial" w:cs="Arial"/>
          <w:color w:val="4F81BD" w:themeColor="accent1"/>
          <w:sz w:val="24"/>
          <w:szCs w:val="24"/>
          <w:lang w:val="en-US"/>
        </w:rPr>
        <w:t>http://www.curling.co.nz/</w:t>
      </w:r>
      <w:r w:rsidRPr="008B0D42">
        <w:rPr>
          <w:rFonts w:ascii="Arial" w:hAnsi="Arial" w:cs="Arial"/>
          <w:color w:val="4F81BD" w:themeColor="accent1"/>
          <w:sz w:val="24"/>
          <w:szCs w:val="24"/>
          <w:lang w:val="en-US"/>
        </w:rPr>
        <w:tab/>
      </w:r>
      <w:r w:rsidR="008B0D42">
        <w:rPr>
          <w:rFonts w:ascii="Arial" w:hAnsi="Arial" w:cs="Arial"/>
          <w:sz w:val="24"/>
          <w:szCs w:val="24"/>
          <w:lang w:val="en-US"/>
        </w:rPr>
        <w:tab/>
      </w:r>
      <w:r w:rsidR="008B0D42">
        <w:rPr>
          <w:rFonts w:ascii="Arial" w:hAnsi="Arial" w:cs="Arial"/>
          <w:sz w:val="24"/>
          <w:szCs w:val="24"/>
          <w:lang w:val="en-US"/>
        </w:rPr>
        <w:tab/>
      </w:r>
      <w:r w:rsidR="008B0D42">
        <w:rPr>
          <w:rFonts w:ascii="Arial" w:hAnsi="Arial" w:cs="Arial"/>
          <w:sz w:val="24"/>
          <w:szCs w:val="24"/>
          <w:lang w:val="en-US"/>
        </w:rPr>
        <w:tab/>
      </w:r>
      <w:r w:rsidR="008B0D42">
        <w:rPr>
          <w:rFonts w:ascii="Arial" w:hAnsi="Arial" w:cs="Arial"/>
          <w:sz w:val="24"/>
          <w:szCs w:val="24"/>
          <w:lang w:val="en-US"/>
        </w:rPr>
        <w:tab/>
      </w:r>
      <w:r w:rsidR="008B0D42">
        <w:rPr>
          <w:rFonts w:ascii="Arial" w:hAnsi="Arial" w:cs="Arial"/>
          <w:sz w:val="24"/>
          <w:szCs w:val="24"/>
          <w:lang w:val="en-US"/>
        </w:rPr>
        <w:tab/>
      </w:r>
      <w:r w:rsidR="008B0D42" w:rsidRPr="008B0D42">
        <w:rPr>
          <w:rFonts w:ascii="Arial" w:hAnsi="Arial" w:cs="Arial"/>
          <w:sz w:val="24"/>
          <w:szCs w:val="24"/>
          <w:lang w:val="en-US"/>
        </w:rPr>
        <w:t>$30</w:t>
      </w:r>
    </w:p>
    <w:p w:rsidR="00B72E63" w:rsidRDefault="008B0D42">
      <w:pPr>
        <w:rPr>
          <w:rFonts w:ascii="Arial" w:hAnsi="Arial" w:cs="Arial"/>
          <w:sz w:val="16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4 Wheel drive/gold fossicking </w:t>
      </w:r>
      <w:r w:rsidRPr="008B0D42">
        <w:rPr>
          <w:rFonts w:ascii="Arial" w:hAnsi="Arial" w:cs="Arial"/>
          <w:color w:val="4F81BD" w:themeColor="accent1"/>
          <w:sz w:val="24"/>
          <w:szCs w:val="24"/>
          <w:lang w:val="en-US"/>
        </w:rPr>
        <w:t>http://www.thereandback4wd.co.nz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B72E63" w:rsidRPr="00B72E63">
        <w:rPr>
          <w:rFonts w:ascii="Arial" w:hAnsi="Arial" w:cs="Arial"/>
          <w:sz w:val="24"/>
          <w:szCs w:val="24"/>
          <w:lang w:val="en-US"/>
        </w:rPr>
        <w:t>$100</w:t>
      </w:r>
      <w:r>
        <w:rPr>
          <w:rFonts w:ascii="Arial" w:hAnsi="Arial" w:cs="Arial"/>
          <w:sz w:val="24"/>
          <w:szCs w:val="24"/>
          <w:lang w:val="en-US"/>
        </w:rPr>
        <w:t xml:space="preserve"> approx.</w:t>
      </w:r>
      <w:r w:rsidR="00B72E63" w:rsidRPr="00B72E63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7161C5" w:rsidRDefault="007161C5">
      <w:pPr>
        <w:rPr>
          <w:rFonts w:ascii="Arial" w:hAnsi="Arial" w:cs="Arial"/>
          <w:sz w:val="16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Farm visit transport</w:t>
      </w:r>
      <w:r w:rsidR="003D2697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8B0D42">
        <w:rPr>
          <w:rFonts w:ascii="Arial" w:hAnsi="Arial" w:cs="Arial"/>
          <w:i/>
          <w:sz w:val="16"/>
          <w:szCs w:val="24"/>
          <w:lang w:val="en-US"/>
        </w:rPr>
        <w:t>to be confirmed</w:t>
      </w:r>
    </w:p>
    <w:p w:rsidR="002357F4" w:rsidRDefault="002357F4">
      <w:pPr>
        <w:rPr>
          <w:rFonts w:ascii="Arial" w:hAnsi="Arial" w:cs="Arial"/>
          <w:sz w:val="16"/>
          <w:szCs w:val="24"/>
          <w:lang w:val="en-US"/>
        </w:rPr>
      </w:pPr>
    </w:p>
    <w:p w:rsidR="006B4703" w:rsidRDefault="006B4703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We are confident that this event will be very popular. Numbers are limited to the accommodation available</w:t>
      </w:r>
    </w:p>
    <w:p w:rsidR="002357F4" w:rsidRPr="002357F4" w:rsidRDefault="002357F4">
      <w:pPr>
        <w:rPr>
          <w:rFonts w:ascii="Arial" w:hAnsi="Arial" w:cs="Arial"/>
          <w:b/>
          <w:sz w:val="24"/>
          <w:szCs w:val="24"/>
          <w:lang w:val="en-US"/>
        </w:rPr>
      </w:pPr>
      <w:r w:rsidRPr="002357F4">
        <w:rPr>
          <w:rFonts w:ascii="Arial" w:hAnsi="Arial" w:cs="Arial"/>
          <w:b/>
          <w:sz w:val="24"/>
          <w:szCs w:val="24"/>
          <w:lang w:val="en-US"/>
        </w:rPr>
        <w:t>All enquiries and bookings must be sent to:</w:t>
      </w:r>
    </w:p>
    <w:p w:rsidR="002357F4" w:rsidRDefault="002357F4">
      <w:pPr>
        <w:rPr>
          <w:rFonts w:ascii="Arial" w:hAnsi="Arial" w:cs="Arial"/>
          <w:sz w:val="16"/>
          <w:szCs w:val="24"/>
          <w:lang w:val="en-US"/>
        </w:rPr>
      </w:pPr>
      <w:r w:rsidRPr="002357F4">
        <w:rPr>
          <w:rFonts w:ascii="Arial" w:hAnsi="Arial" w:cs="Arial"/>
          <w:b/>
          <w:sz w:val="24"/>
          <w:szCs w:val="24"/>
          <w:lang w:val="en-US"/>
        </w:rPr>
        <w:t>The Rev’d Ross Falconer</w:t>
      </w:r>
    </w:p>
    <w:p w:rsidR="002357F4" w:rsidRDefault="002357F4">
      <w:pPr>
        <w:rPr>
          <w:rFonts w:ascii="Arial" w:hAnsi="Arial" w:cs="Arial"/>
          <w:b/>
          <w:sz w:val="24"/>
          <w:szCs w:val="24"/>
          <w:lang w:val="en-US"/>
        </w:rPr>
      </w:pPr>
      <w:r w:rsidRPr="002357F4">
        <w:rPr>
          <w:rFonts w:ascii="Arial" w:hAnsi="Arial" w:cs="Arial"/>
          <w:b/>
          <w:sz w:val="24"/>
          <w:szCs w:val="24"/>
          <w:lang w:val="en-US"/>
        </w:rPr>
        <w:t>Vicar of Dunstan</w:t>
      </w:r>
    </w:p>
    <w:p w:rsidR="008963EE" w:rsidRDefault="008963EE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PO </w:t>
      </w:r>
      <w:r w:rsidR="001D440C">
        <w:rPr>
          <w:rFonts w:ascii="Arial" w:hAnsi="Arial" w:cs="Arial"/>
          <w:b/>
          <w:sz w:val="24"/>
          <w:szCs w:val="24"/>
          <w:lang w:val="en-US"/>
        </w:rPr>
        <w:t xml:space="preserve">Box </w:t>
      </w:r>
      <w:r>
        <w:rPr>
          <w:rFonts w:ascii="Arial" w:hAnsi="Arial" w:cs="Arial"/>
          <w:b/>
          <w:sz w:val="24"/>
          <w:szCs w:val="24"/>
          <w:lang w:val="en-US"/>
        </w:rPr>
        <w:t>243,</w:t>
      </w:r>
    </w:p>
    <w:p w:rsidR="008963EE" w:rsidRDefault="008963EE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Alexandra</w:t>
      </w:r>
      <w:r w:rsidR="001D440C">
        <w:rPr>
          <w:rFonts w:ascii="Arial" w:hAnsi="Arial" w:cs="Arial"/>
          <w:b/>
          <w:sz w:val="24"/>
          <w:szCs w:val="24"/>
          <w:lang w:val="en-US"/>
        </w:rPr>
        <w:t xml:space="preserve"> 9340</w:t>
      </w:r>
      <w:r>
        <w:rPr>
          <w:rFonts w:ascii="Arial" w:hAnsi="Arial" w:cs="Arial"/>
          <w:b/>
          <w:sz w:val="24"/>
          <w:szCs w:val="24"/>
          <w:lang w:val="en-US"/>
        </w:rPr>
        <w:t>.</w:t>
      </w:r>
    </w:p>
    <w:p w:rsidR="008963EE" w:rsidRDefault="008963EE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New Zealand</w:t>
      </w:r>
    </w:p>
    <w:p w:rsidR="002357F4" w:rsidRPr="006A078C" w:rsidRDefault="002357F4">
      <w:pPr>
        <w:rPr>
          <w:rFonts w:ascii="Arial" w:hAnsi="Arial" w:cs="Arial"/>
          <w:color w:val="FF0000"/>
          <w:sz w:val="16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email    </w:t>
      </w:r>
      <w:hyperlink r:id="rId6" w:history="1">
        <w:r w:rsidR="006A078C" w:rsidRPr="00397A02">
          <w:rPr>
            <w:rStyle w:val="Hyperlink"/>
            <w:rFonts w:ascii="Arial" w:hAnsi="Arial" w:cs="Arial"/>
            <w:b/>
            <w:sz w:val="24"/>
            <w:szCs w:val="24"/>
            <w:lang w:val="en-US"/>
          </w:rPr>
          <w:t>dunstananglican@xtra.co.nz</w:t>
        </w:r>
      </w:hyperlink>
      <w:r w:rsidR="006A078C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8963EE" w:rsidRDefault="008963EE" w:rsidP="008963EE">
      <w:pPr>
        <w:rPr>
          <w:rFonts w:ascii="Arial" w:hAnsi="Arial" w:cs="Arial"/>
          <w:sz w:val="16"/>
          <w:szCs w:val="24"/>
          <w:lang w:val="en-US"/>
        </w:rPr>
      </w:pPr>
    </w:p>
    <w:p w:rsidR="00187E91" w:rsidRDefault="00187E91" w:rsidP="008963EE">
      <w:pPr>
        <w:jc w:val="center"/>
        <w:rPr>
          <w:rFonts w:ascii="Arial" w:hAnsi="Arial" w:cs="Arial"/>
          <w:sz w:val="52"/>
          <w:szCs w:val="24"/>
          <w:lang w:val="en-US"/>
        </w:rPr>
      </w:pPr>
    </w:p>
    <w:p w:rsidR="0039214C" w:rsidRPr="008963EE" w:rsidRDefault="0039214C" w:rsidP="008963EE">
      <w:pPr>
        <w:jc w:val="center"/>
        <w:rPr>
          <w:rFonts w:ascii="Arial" w:hAnsi="Arial" w:cs="Arial"/>
          <w:sz w:val="24"/>
          <w:szCs w:val="24"/>
          <w:lang w:val="en-US"/>
        </w:rPr>
      </w:pPr>
      <w:bookmarkStart w:id="1" w:name="_GoBack"/>
      <w:bookmarkEnd w:id="1"/>
      <w:r w:rsidRPr="007161C5">
        <w:rPr>
          <w:rFonts w:ascii="Arial" w:hAnsi="Arial" w:cs="Arial"/>
          <w:sz w:val="52"/>
          <w:szCs w:val="24"/>
          <w:lang w:val="en-US"/>
        </w:rPr>
        <w:lastRenderedPageBreak/>
        <w:t>Rail Trail Retreat</w:t>
      </w:r>
    </w:p>
    <w:p w:rsidR="0039214C" w:rsidRDefault="0039214C" w:rsidP="0039214C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7116CD">
        <w:rPr>
          <w:rFonts w:ascii="Arial" w:hAnsi="Arial" w:cs="Arial"/>
          <w:sz w:val="24"/>
          <w:szCs w:val="24"/>
          <w:lang w:val="en-US"/>
        </w:rPr>
        <w:t>Sponsored and organized by the Anglican Parish of the Dunstan.</w:t>
      </w:r>
    </w:p>
    <w:p w:rsidR="0039214C" w:rsidRDefault="0039214C" w:rsidP="0039214C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28 April – 1 May 2015</w:t>
      </w:r>
    </w:p>
    <w:p w:rsidR="0039214C" w:rsidRPr="0039214C" w:rsidRDefault="0039214C" w:rsidP="0039214C">
      <w:pPr>
        <w:rPr>
          <w:rFonts w:ascii="Arial" w:hAnsi="Arial" w:cs="Arial"/>
          <w:b/>
          <w:sz w:val="24"/>
          <w:szCs w:val="24"/>
          <w:lang w:val="en-US"/>
        </w:rPr>
      </w:pPr>
      <w:r w:rsidRPr="0039214C">
        <w:rPr>
          <w:rFonts w:ascii="Arial" w:hAnsi="Arial" w:cs="Arial"/>
          <w:b/>
          <w:sz w:val="24"/>
          <w:szCs w:val="24"/>
          <w:lang w:val="en-US"/>
        </w:rPr>
        <w:t>Name (s)</w:t>
      </w:r>
    </w:p>
    <w:p w:rsidR="0039214C" w:rsidRPr="0039214C" w:rsidRDefault="0039214C" w:rsidP="0039214C">
      <w:pPr>
        <w:rPr>
          <w:rFonts w:ascii="Arial" w:hAnsi="Arial" w:cs="Arial"/>
          <w:b/>
          <w:sz w:val="24"/>
          <w:szCs w:val="24"/>
          <w:lang w:val="en-US"/>
        </w:rPr>
      </w:pPr>
      <w:r w:rsidRPr="0039214C">
        <w:rPr>
          <w:rFonts w:ascii="Arial" w:hAnsi="Arial" w:cs="Arial"/>
          <w:b/>
          <w:sz w:val="24"/>
          <w:szCs w:val="24"/>
          <w:lang w:val="en-US"/>
        </w:rPr>
        <w:t>Home address:</w:t>
      </w:r>
    </w:p>
    <w:p w:rsidR="0039214C" w:rsidRPr="0039214C" w:rsidRDefault="0039214C" w:rsidP="0039214C">
      <w:pPr>
        <w:rPr>
          <w:rFonts w:ascii="Arial" w:hAnsi="Arial" w:cs="Arial"/>
          <w:b/>
          <w:sz w:val="24"/>
          <w:szCs w:val="24"/>
          <w:lang w:val="en-US"/>
        </w:rPr>
      </w:pPr>
      <w:r w:rsidRPr="0039214C">
        <w:rPr>
          <w:rFonts w:ascii="Arial" w:hAnsi="Arial" w:cs="Arial"/>
          <w:b/>
          <w:sz w:val="24"/>
          <w:szCs w:val="24"/>
          <w:lang w:val="en-US"/>
        </w:rPr>
        <w:t>Contact details:</w:t>
      </w:r>
    </w:p>
    <w:p w:rsidR="0039214C" w:rsidRPr="0039214C" w:rsidRDefault="0039214C" w:rsidP="0039214C">
      <w:pPr>
        <w:rPr>
          <w:rFonts w:ascii="Arial" w:hAnsi="Arial" w:cs="Arial"/>
          <w:b/>
          <w:sz w:val="24"/>
          <w:szCs w:val="24"/>
          <w:lang w:val="en-US"/>
        </w:rPr>
      </w:pPr>
      <w:r w:rsidRPr="0039214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9214C">
        <w:rPr>
          <w:rFonts w:ascii="Arial" w:hAnsi="Arial" w:cs="Arial"/>
          <w:b/>
          <w:sz w:val="24"/>
          <w:szCs w:val="24"/>
          <w:lang w:val="en-US"/>
        </w:rPr>
        <w:tab/>
        <w:t>Email.</w:t>
      </w:r>
    </w:p>
    <w:p w:rsidR="0039214C" w:rsidRPr="0039214C" w:rsidRDefault="0039214C" w:rsidP="0039214C">
      <w:pPr>
        <w:ind w:firstLine="720"/>
        <w:rPr>
          <w:rFonts w:ascii="Arial" w:hAnsi="Arial" w:cs="Arial"/>
          <w:b/>
          <w:sz w:val="24"/>
          <w:szCs w:val="24"/>
          <w:lang w:val="en-US"/>
        </w:rPr>
      </w:pPr>
      <w:r w:rsidRPr="0039214C">
        <w:rPr>
          <w:rFonts w:ascii="Arial" w:hAnsi="Arial" w:cs="Arial"/>
          <w:b/>
          <w:sz w:val="24"/>
          <w:szCs w:val="24"/>
          <w:lang w:val="en-US"/>
        </w:rPr>
        <w:t>Home phone number</w:t>
      </w:r>
    </w:p>
    <w:p w:rsidR="0039214C" w:rsidRPr="0039214C" w:rsidRDefault="0039214C" w:rsidP="0039214C">
      <w:pPr>
        <w:ind w:firstLine="720"/>
        <w:rPr>
          <w:rFonts w:ascii="Arial" w:hAnsi="Arial" w:cs="Arial"/>
          <w:b/>
          <w:sz w:val="24"/>
          <w:szCs w:val="24"/>
          <w:lang w:val="en-US"/>
        </w:rPr>
      </w:pPr>
      <w:r w:rsidRPr="0039214C">
        <w:rPr>
          <w:rFonts w:ascii="Arial" w:hAnsi="Arial" w:cs="Arial"/>
          <w:b/>
          <w:sz w:val="24"/>
          <w:szCs w:val="24"/>
          <w:lang w:val="en-US"/>
        </w:rPr>
        <w:t>Cell phone number(s)</w:t>
      </w:r>
    </w:p>
    <w:p w:rsidR="0039214C" w:rsidRDefault="0039214C" w:rsidP="0039214C">
      <w:pPr>
        <w:ind w:firstLine="720"/>
        <w:rPr>
          <w:rFonts w:ascii="Arial" w:hAnsi="Arial" w:cs="Arial"/>
          <w:sz w:val="24"/>
          <w:szCs w:val="24"/>
          <w:lang w:val="en-US"/>
        </w:rPr>
      </w:pPr>
    </w:p>
    <w:p w:rsidR="0039214C" w:rsidRPr="0039214C" w:rsidRDefault="0039214C" w:rsidP="0039214C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Accommodation requirements: (</w:t>
      </w:r>
      <w:r w:rsidRPr="0039214C">
        <w:rPr>
          <w:rFonts w:ascii="Arial" w:hAnsi="Arial" w:cs="Arial"/>
          <w:b/>
          <w:sz w:val="24"/>
          <w:szCs w:val="24"/>
          <w:lang w:val="en-US"/>
        </w:rPr>
        <w:t>Please tick)</w:t>
      </w:r>
    </w:p>
    <w:p w:rsidR="0039214C" w:rsidRDefault="0039214C" w:rsidP="0039214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Ensuite single </w:t>
      </w:r>
      <w:r>
        <w:rPr>
          <w:rFonts w:ascii="Arial" w:hAnsi="Arial" w:cs="Arial"/>
          <w:sz w:val="24"/>
          <w:szCs w:val="24"/>
          <w:lang w:val="en-US"/>
        </w:rPr>
        <w:tab/>
        <w:t>(   )</w:t>
      </w:r>
    </w:p>
    <w:p w:rsidR="0039214C" w:rsidRDefault="0039214C" w:rsidP="0039214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Ensuite twin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(   )</w:t>
      </w:r>
    </w:p>
    <w:p w:rsidR="0039214C" w:rsidRDefault="0039214C" w:rsidP="0039214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Shared single</w:t>
      </w:r>
      <w:r>
        <w:rPr>
          <w:rFonts w:ascii="Arial" w:hAnsi="Arial" w:cs="Arial"/>
          <w:sz w:val="24"/>
          <w:szCs w:val="24"/>
          <w:lang w:val="en-US"/>
        </w:rPr>
        <w:tab/>
        <w:t>(   )</w:t>
      </w:r>
    </w:p>
    <w:p w:rsidR="0039214C" w:rsidRDefault="0039214C" w:rsidP="0039214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Shared twin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(   )</w:t>
      </w:r>
    </w:p>
    <w:p w:rsidR="0039214C" w:rsidRDefault="0039214C" w:rsidP="0039214C">
      <w:pPr>
        <w:rPr>
          <w:rFonts w:ascii="Arial" w:hAnsi="Arial" w:cs="Arial"/>
          <w:sz w:val="24"/>
          <w:szCs w:val="24"/>
          <w:lang w:val="en-US"/>
        </w:rPr>
      </w:pPr>
    </w:p>
    <w:p w:rsidR="0039214C" w:rsidRDefault="008963EE" w:rsidP="0039214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Basic retreat cost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$</w:t>
      </w:r>
    </w:p>
    <w:p w:rsidR="008963EE" w:rsidRDefault="008963EE" w:rsidP="0039214C">
      <w:pPr>
        <w:rPr>
          <w:rFonts w:ascii="Arial" w:hAnsi="Arial" w:cs="Arial"/>
          <w:sz w:val="24"/>
          <w:szCs w:val="24"/>
          <w:lang w:val="en-US"/>
        </w:rPr>
      </w:pPr>
    </w:p>
    <w:p w:rsidR="0039214C" w:rsidRPr="0039214C" w:rsidRDefault="0039214C" w:rsidP="0039214C">
      <w:pPr>
        <w:rPr>
          <w:rFonts w:ascii="Arial" w:hAnsi="Arial" w:cs="Arial"/>
          <w:b/>
          <w:sz w:val="24"/>
          <w:szCs w:val="24"/>
          <w:lang w:val="en-US"/>
        </w:rPr>
      </w:pPr>
      <w:r w:rsidRPr="0039214C">
        <w:rPr>
          <w:rFonts w:ascii="Arial" w:hAnsi="Arial" w:cs="Arial"/>
          <w:b/>
          <w:sz w:val="24"/>
          <w:szCs w:val="24"/>
          <w:lang w:val="en-US"/>
        </w:rPr>
        <w:t>Desired activities: (these will be at an additional cost)</w:t>
      </w:r>
    </w:p>
    <w:p w:rsidR="0039214C" w:rsidRDefault="0039214C" w:rsidP="0039214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1 Day bike hire and transport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$65</w:t>
      </w:r>
    </w:p>
    <w:p w:rsidR="0039214C" w:rsidRPr="007161C5" w:rsidRDefault="0039214C" w:rsidP="0039214C">
      <w:pPr>
        <w:rPr>
          <w:rFonts w:ascii="Arial" w:hAnsi="Arial" w:cs="Arial"/>
          <w:sz w:val="16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Curling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161C5">
        <w:rPr>
          <w:rFonts w:ascii="Arial" w:hAnsi="Arial" w:cs="Arial"/>
          <w:sz w:val="16"/>
          <w:szCs w:val="24"/>
          <w:lang w:val="en-US"/>
        </w:rPr>
        <w:t>to be confirmed</w:t>
      </w:r>
    </w:p>
    <w:p w:rsidR="0039214C" w:rsidRDefault="0039214C" w:rsidP="0039214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4 Wheel drive/gold fossicking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161C5">
        <w:rPr>
          <w:rFonts w:ascii="Arial" w:hAnsi="Arial" w:cs="Arial"/>
          <w:sz w:val="16"/>
          <w:szCs w:val="24"/>
          <w:lang w:val="en-US"/>
        </w:rPr>
        <w:t>to be confirmed</w:t>
      </w:r>
    </w:p>
    <w:p w:rsidR="0039214C" w:rsidRDefault="0039214C" w:rsidP="0039214C">
      <w:pPr>
        <w:rPr>
          <w:rFonts w:ascii="Arial" w:hAnsi="Arial" w:cs="Arial"/>
          <w:sz w:val="16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Farm visit transport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161C5">
        <w:rPr>
          <w:rFonts w:ascii="Arial" w:hAnsi="Arial" w:cs="Arial"/>
          <w:sz w:val="16"/>
          <w:szCs w:val="24"/>
          <w:lang w:val="en-US"/>
        </w:rPr>
        <w:t>to be confirmed</w:t>
      </w:r>
    </w:p>
    <w:p w:rsidR="008963EE" w:rsidRDefault="008963EE" w:rsidP="0039214C">
      <w:pPr>
        <w:rPr>
          <w:rFonts w:ascii="Arial" w:hAnsi="Arial" w:cs="Arial"/>
          <w:sz w:val="16"/>
          <w:szCs w:val="24"/>
          <w:lang w:val="en-US"/>
        </w:rPr>
      </w:pPr>
    </w:p>
    <w:p w:rsidR="0039214C" w:rsidRPr="008963EE" w:rsidRDefault="008963EE" w:rsidP="0039214C">
      <w:pPr>
        <w:rPr>
          <w:rFonts w:ascii="Arial" w:hAnsi="Arial" w:cs="Arial"/>
          <w:b/>
          <w:sz w:val="24"/>
          <w:szCs w:val="24"/>
          <w:lang w:val="en-US"/>
        </w:rPr>
      </w:pPr>
      <w:r w:rsidRPr="008963EE">
        <w:rPr>
          <w:rFonts w:ascii="Arial" w:hAnsi="Arial" w:cs="Arial"/>
          <w:b/>
          <w:sz w:val="24"/>
          <w:szCs w:val="24"/>
          <w:lang w:val="en-US"/>
        </w:rPr>
        <w:t xml:space="preserve">Total:  </w:t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  <w:lang w:val="en-US"/>
        </w:rPr>
        <w:tab/>
        <w:t>$</w:t>
      </w:r>
      <w:r w:rsidRPr="008963EE">
        <w:rPr>
          <w:rFonts w:ascii="Arial" w:hAnsi="Arial" w:cs="Arial"/>
          <w:b/>
          <w:sz w:val="24"/>
          <w:szCs w:val="24"/>
          <w:lang w:val="en-US"/>
        </w:rPr>
        <w:t>…</w:t>
      </w:r>
      <w:r>
        <w:rPr>
          <w:rFonts w:ascii="Arial" w:hAnsi="Arial" w:cs="Arial"/>
          <w:b/>
          <w:sz w:val="24"/>
          <w:szCs w:val="24"/>
          <w:lang w:val="en-US"/>
        </w:rPr>
        <w:t>..........</w:t>
      </w:r>
    </w:p>
    <w:sectPr w:rsidR="0039214C" w:rsidRPr="00896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A1C14"/>
    <w:multiLevelType w:val="hybridMultilevel"/>
    <w:tmpl w:val="3A3A0B9C"/>
    <w:lvl w:ilvl="0" w:tplc="31AC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642B4"/>
    <w:multiLevelType w:val="hybridMultilevel"/>
    <w:tmpl w:val="48E86766"/>
    <w:lvl w:ilvl="0" w:tplc="21BCA9FA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FD663E"/>
    <w:multiLevelType w:val="hybridMultilevel"/>
    <w:tmpl w:val="EB245A12"/>
    <w:lvl w:ilvl="0" w:tplc="CB7267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6CD"/>
    <w:rsid w:val="00187E91"/>
    <w:rsid w:val="001D440C"/>
    <w:rsid w:val="002357F4"/>
    <w:rsid w:val="00355323"/>
    <w:rsid w:val="0039214C"/>
    <w:rsid w:val="003D2697"/>
    <w:rsid w:val="00404255"/>
    <w:rsid w:val="005B135C"/>
    <w:rsid w:val="006A078C"/>
    <w:rsid w:val="006B4703"/>
    <w:rsid w:val="007116CD"/>
    <w:rsid w:val="007161C5"/>
    <w:rsid w:val="00747BC1"/>
    <w:rsid w:val="008963EE"/>
    <w:rsid w:val="008B0D42"/>
    <w:rsid w:val="009112DA"/>
    <w:rsid w:val="00B72E63"/>
    <w:rsid w:val="00C0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4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07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4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07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unstananglican@xtra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2015-01-21T20:46:00Z</dcterms:created>
  <dcterms:modified xsi:type="dcterms:W3CDTF">2015-01-28T23:13:00Z</dcterms:modified>
</cp:coreProperties>
</file>